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C78" w:rsidRDefault="009604AA" w:rsidP="002D5B16">
      <w:pPr>
        <w:rPr>
          <w:ins w:id="0" w:author="claudia fayad" w:date="2012-12-03T13:50:00Z"/>
          <w:rFonts w:cstheme="minorHAnsi"/>
          <w:sz w:val="24"/>
          <w:szCs w:val="24"/>
          <w:u w:val="single"/>
        </w:rPr>
      </w:pPr>
      <w:ins w:id="1" w:author="claudia fayad" w:date="2012-12-03T13:49:00Z">
        <w:r>
          <w:rPr>
            <w:rFonts w:cstheme="minorHAnsi"/>
            <w:sz w:val="24"/>
            <w:szCs w:val="24"/>
            <w:u w:val="single"/>
          </w:rPr>
          <w:t xml:space="preserve">Queridos profes: </w:t>
        </w:r>
      </w:ins>
      <w:ins w:id="2" w:author="claudia fayad" w:date="2012-12-03T13:30:00Z">
        <w:r w:rsidR="003B34EA">
          <w:rPr>
            <w:rFonts w:cstheme="minorHAnsi"/>
            <w:sz w:val="24"/>
            <w:szCs w:val="24"/>
            <w:u w:val="single"/>
          </w:rPr>
          <w:t xml:space="preserve">Me costó identificar a qué grado pertenecían estos comentarios. </w:t>
        </w:r>
      </w:ins>
      <w:ins w:id="3" w:author="claudia fayad" w:date="2012-12-03T13:49:00Z">
        <w:r>
          <w:rPr>
            <w:rFonts w:cstheme="minorHAnsi"/>
            <w:sz w:val="24"/>
            <w:szCs w:val="24"/>
            <w:u w:val="single"/>
          </w:rPr>
          <w:t xml:space="preserve">Deduje que se debe tratar de Grado Kinder. </w:t>
        </w:r>
      </w:ins>
      <w:ins w:id="4" w:author="claudia fayad" w:date="2012-12-03T13:30:00Z">
        <w:r w:rsidR="003B34EA">
          <w:rPr>
            <w:rFonts w:cstheme="minorHAnsi"/>
            <w:sz w:val="24"/>
            <w:szCs w:val="24"/>
            <w:u w:val="single"/>
          </w:rPr>
          <w:t xml:space="preserve">Ni siquiera está marcada la materia, aunque </w:t>
        </w:r>
      </w:ins>
      <w:ins w:id="5" w:author="claudia fayad" w:date="2012-12-03T13:31:00Z">
        <w:r w:rsidR="003B34EA">
          <w:rPr>
            <w:rFonts w:cstheme="minorHAnsi"/>
            <w:sz w:val="24"/>
            <w:szCs w:val="24"/>
            <w:u w:val="single"/>
          </w:rPr>
          <w:t>se puede deducir de la lectura.</w:t>
        </w:r>
      </w:ins>
      <w:ins w:id="6" w:author="claudia fayad" w:date="2012-12-03T13:49:00Z">
        <w:r>
          <w:rPr>
            <w:rFonts w:cstheme="minorHAnsi"/>
            <w:sz w:val="24"/>
            <w:szCs w:val="24"/>
            <w:u w:val="single"/>
          </w:rPr>
          <w:t xml:space="preserve"> Para futura referencia, por favor identif</w:t>
        </w:r>
      </w:ins>
      <w:ins w:id="7" w:author="claudia fayad" w:date="2012-12-03T13:50:00Z">
        <w:r>
          <w:rPr>
            <w:rFonts w:cstheme="minorHAnsi"/>
            <w:sz w:val="24"/>
            <w:szCs w:val="24"/>
            <w:u w:val="single"/>
          </w:rPr>
          <w:t xml:space="preserve">íquenlos con título o en la sección encabezado, y así me ahorran el tiempo invertido en la pesquisa. Gracias. </w:t>
        </w:r>
        <w:r w:rsidRPr="009604AA">
          <w:rPr>
            <w:rFonts w:cstheme="minorHAnsi"/>
            <w:sz w:val="24"/>
            <w:szCs w:val="24"/>
            <w:u w:val="single"/>
          </w:rPr>
          <w:sym w:font="Wingdings" w:char="F04A"/>
        </w:r>
      </w:ins>
    </w:p>
    <w:p w:rsidR="00343C78" w:rsidRDefault="00343C78" w:rsidP="002D5B16">
      <w:pPr>
        <w:rPr>
          <w:ins w:id="8" w:author="claudia fayad" w:date="2012-12-03T13:50:00Z"/>
          <w:rFonts w:cstheme="minorHAnsi"/>
          <w:sz w:val="24"/>
          <w:szCs w:val="24"/>
          <w:u w:val="single"/>
        </w:rPr>
      </w:pPr>
    </w:p>
    <w:p w:rsidR="003B34EA" w:rsidRDefault="00343C78" w:rsidP="002D5B16">
      <w:pPr>
        <w:rPr>
          <w:rFonts w:cstheme="minorHAnsi"/>
          <w:sz w:val="24"/>
          <w:szCs w:val="24"/>
          <w:u w:val="single"/>
        </w:rPr>
      </w:pPr>
      <w:ins w:id="9" w:author="claudia fayad" w:date="2012-12-03T13:50:00Z">
        <w:r>
          <w:rPr>
            <w:rFonts w:cstheme="minorHAnsi"/>
            <w:sz w:val="24"/>
            <w:szCs w:val="24"/>
            <w:u w:val="single"/>
          </w:rPr>
          <w:t>Por otra parte, los comentarios están muy completos, y muy bien escritos.</w:t>
        </w:r>
      </w:ins>
      <w:ins w:id="10" w:author="claudia fayad" w:date="2012-12-03T13:51:00Z">
        <w:r>
          <w:rPr>
            <w:rFonts w:cstheme="minorHAnsi"/>
            <w:sz w:val="24"/>
            <w:szCs w:val="24"/>
            <w:u w:val="single"/>
          </w:rPr>
          <w:t xml:space="preserve"> Me gustaría saber quién los escribió—si se trató de uno o dos maestros. Por favor, hagan las pequeñas correcciones de forma, y revisen lo relativo al desempeño medio, en el cual hay que tener claridad que no se refiere al </w:t>
        </w:r>
      </w:ins>
      <w:ins w:id="11" w:author="claudia fayad" w:date="2012-12-03T13:52:00Z">
        <w:r>
          <w:rPr>
            <w:rFonts w:cstheme="minorHAnsi"/>
            <w:sz w:val="24"/>
            <w:szCs w:val="24"/>
            <w:u w:val="single"/>
          </w:rPr>
          <w:t xml:space="preserve">nivel de </w:t>
        </w:r>
      </w:ins>
      <w:ins w:id="12" w:author="claudia fayad" w:date="2012-12-03T13:51:00Z">
        <w:r>
          <w:rPr>
            <w:rFonts w:cstheme="minorHAnsi"/>
            <w:sz w:val="24"/>
            <w:szCs w:val="24"/>
            <w:u w:val="single"/>
          </w:rPr>
          <w:t xml:space="preserve">apoyo </w:t>
        </w:r>
      </w:ins>
      <w:ins w:id="13" w:author="claudia fayad" w:date="2012-12-03T13:31:00Z">
        <w:r w:rsidR="003B34EA">
          <w:rPr>
            <w:rFonts w:cstheme="minorHAnsi"/>
            <w:sz w:val="24"/>
            <w:szCs w:val="24"/>
            <w:u w:val="single"/>
          </w:rPr>
          <w:t xml:space="preserve"> </w:t>
        </w:r>
      </w:ins>
      <w:ins w:id="14" w:author="claudia fayad" w:date="2012-12-03T13:52:00Z">
        <w:r>
          <w:rPr>
            <w:rFonts w:cstheme="minorHAnsi"/>
            <w:sz w:val="24"/>
            <w:szCs w:val="24"/>
            <w:u w:val="single"/>
          </w:rPr>
          <w:t>de los maestros. Gracias, Claudia fayad.</w:t>
        </w:r>
      </w:ins>
      <w:bookmarkStart w:id="15" w:name="_GoBack"/>
      <w:bookmarkEnd w:id="15"/>
    </w:p>
    <w:p w:rsidR="002D5B16" w:rsidRPr="002356E6" w:rsidRDefault="002D5B16" w:rsidP="002D5B16">
      <w:pPr>
        <w:rPr>
          <w:rFonts w:cstheme="minorHAnsi"/>
          <w:sz w:val="24"/>
          <w:szCs w:val="24"/>
          <w:u w:val="single"/>
        </w:rPr>
      </w:pPr>
      <w:r w:rsidRPr="002356E6">
        <w:rPr>
          <w:rFonts w:cstheme="minorHAnsi"/>
          <w:sz w:val="24"/>
          <w:szCs w:val="24"/>
          <w:u w:val="single"/>
        </w:rPr>
        <w:t>Desempeño Superior</w:t>
      </w:r>
    </w:p>
    <w:p w:rsidR="002D5B16" w:rsidRPr="002356E6" w:rsidRDefault="003113B9" w:rsidP="002D5B16">
      <w:pPr>
        <w:rPr>
          <w:rFonts w:cstheme="minorHAnsi"/>
          <w:sz w:val="24"/>
          <w:szCs w:val="24"/>
        </w:rPr>
      </w:pPr>
      <w:r>
        <w:rPr>
          <w:rFonts w:cstheme="minorHAnsi"/>
          <w:sz w:val="24"/>
          <w:szCs w:val="24"/>
        </w:rPr>
        <w:t xml:space="preserve">___________ se destacó por </w:t>
      </w:r>
      <w:r w:rsidR="002D5B16" w:rsidRPr="002356E6">
        <w:rPr>
          <w:rFonts w:cstheme="minorHAnsi"/>
          <w:sz w:val="24"/>
          <w:szCs w:val="24"/>
        </w:rPr>
        <w:t>su buena disposición frente al aprendizaje, asumiendo con responsabilidad, independencia y autonomía los retos de la nueva rutina diaria teniendo en cuenta la</w:t>
      </w:r>
      <w:r>
        <w:rPr>
          <w:rFonts w:cstheme="minorHAnsi"/>
          <w:sz w:val="24"/>
          <w:szCs w:val="24"/>
        </w:rPr>
        <w:t xml:space="preserve"> importancia del cumplimiento de las</w:t>
      </w:r>
      <w:r w:rsidR="002D5B16" w:rsidRPr="002356E6">
        <w:rPr>
          <w:rFonts w:cstheme="minorHAnsi"/>
          <w:sz w:val="24"/>
          <w:szCs w:val="24"/>
        </w:rPr>
        <w:t xml:space="preserve"> normas y los acuerdos establecidos previamente. Logra reconocer sus fortalezas y sus debilidades, mostrándose dispuesto</w:t>
      </w:r>
      <w:ins w:id="16" w:author="claudia fayad" w:date="2012-12-03T13:32:00Z">
        <w:r w:rsidR="003B34EA">
          <w:rPr>
            <w:rFonts w:cstheme="minorHAnsi"/>
            <w:sz w:val="24"/>
            <w:szCs w:val="24"/>
          </w:rPr>
          <w:t>/a</w:t>
        </w:r>
      </w:ins>
      <w:r w:rsidR="002D5B16" w:rsidRPr="002356E6">
        <w:rPr>
          <w:rFonts w:cstheme="minorHAnsi"/>
          <w:sz w:val="24"/>
          <w:szCs w:val="24"/>
        </w:rPr>
        <w:t xml:space="preserve"> </w:t>
      </w:r>
      <w:proofErr w:type="spellStart"/>
      <w:r w:rsidR="002D5B16" w:rsidRPr="002356E6">
        <w:rPr>
          <w:rFonts w:cstheme="minorHAnsi"/>
          <w:sz w:val="24"/>
          <w:szCs w:val="24"/>
        </w:rPr>
        <w:t>a</w:t>
      </w:r>
      <w:proofErr w:type="spellEnd"/>
      <w:ins w:id="17" w:author="claudia fayad" w:date="2012-12-03T13:35:00Z">
        <w:r w:rsidR="003B34EA">
          <w:rPr>
            <w:rFonts w:cstheme="minorHAnsi"/>
            <w:sz w:val="24"/>
            <w:szCs w:val="24"/>
          </w:rPr>
          <w:t xml:space="preserve"> </w:t>
        </w:r>
      </w:ins>
      <w:del w:id="18" w:author="claudia fayad" w:date="2012-12-03T13:35:00Z">
        <w:r w:rsidR="002D5B16" w:rsidRPr="002356E6" w:rsidDel="003B34EA">
          <w:rPr>
            <w:rFonts w:cstheme="minorHAnsi"/>
            <w:sz w:val="24"/>
            <w:szCs w:val="24"/>
          </w:rPr>
          <w:delText xml:space="preserve"> </w:delText>
        </w:r>
      </w:del>
      <w:r w:rsidR="002D5B16" w:rsidRPr="002356E6">
        <w:rPr>
          <w:rFonts w:cstheme="minorHAnsi"/>
          <w:sz w:val="24"/>
          <w:szCs w:val="24"/>
        </w:rPr>
        <w:t xml:space="preserve">reflexionar y buscando </w:t>
      </w:r>
      <w:r w:rsidR="002356E6" w:rsidRPr="002356E6">
        <w:rPr>
          <w:rFonts w:cstheme="minorHAnsi"/>
          <w:sz w:val="24"/>
          <w:szCs w:val="24"/>
        </w:rPr>
        <w:t xml:space="preserve">soluciones </w:t>
      </w:r>
      <w:r w:rsidR="002D5B16" w:rsidRPr="002356E6">
        <w:rPr>
          <w:rFonts w:cstheme="minorHAnsi"/>
          <w:sz w:val="24"/>
          <w:szCs w:val="24"/>
        </w:rPr>
        <w:t xml:space="preserve">alternativas para seguir avanzando en su proceso. </w:t>
      </w:r>
      <w:r w:rsidR="00041BB9">
        <w:rPr>
          <w:rFonts w:cstheme="minorHAnsi"/>
          <w:sz w:val="24"/>
          <w:szCs w:val="24"/>
        </w:rPr>
        <w:t xml:space="preserve">Se preocupa constantemente por brindar apoyo a sus </w:t>
      </w:r>
      <w:del w:id="19" w:author="claudia fayad" w:date="2012-12-03T13:33:00Z">
        <w:r w:rsidR="00041BB9" w:rsidDel="003B34EA">
          <w:rPr>
            <w:rFonts w:cstheme="minorHAnsi"/>
            <w:sz w:val="24"/>
            <w:szCs w:val="24"/>
          </w:rPr>
          <w:delText xml:space="preserve">amigos </w:delText>
        </w:r>
      </w:del>
      <w:ins w:id="20" w:author="claudia fayad" w:date="2012-12-03T13:33:00Z">
        <w:r w:rsidR="003B34EA">
          <w:rPr>
            <w:rFonts w:cstheme="minorHAnsi"/>
            <w:sz w:val="24"/>
            <w:szCs w:val="24"/>
          </w:rPr>
          <w:t>compañeros</w:t>
        </w:r>
        <w:r w:rsidR="003B34EA">
          <w:rPr>
            <w:rFonts w:cstheme="minorHAnsi"/>
            <w:sz w:val="24"/>
            <w:szCs w:val="24"/>
          </w:rPr>
          <w:t xml:space="preserve"> </w:t>
        </w:r>
      </w:ins>
      <w:r w:rsidR="00041BB9">
        <w:rPr>
          <w:rFonts w:cstheme="minorHAnsi"/>
          <w:sz w:val="24"/>
          <w:szCs w:val="24"/>
        </w:rPr>
        <w:t xml:space="preserve">en cuanto al cumplimiento de </w:t>
      </w:r>
      <w:del w:id="21" w:author="claudia fayad" w:date="2012-12-03T13:33:00Z">
        <w:r w:rsidR="00041BB9" w:rsidDel="003B34EA">
          <w:rPr>
            <w:rFonts w:cstheme="minorHAnsi"/>
            <w:sz w:val="24"/>
            <w:szCs w:val="24"/>
          </w:rPr>
          <w:delText xml:space="preserve">dichas </w:delText>
        </w:r>
      </w:del>
      <w:ins w:id="22" w:author="claudia fayad" w:date="2012-12-03T13:33:00Z">
        <w:r w:rsidR="003B34EA">
          <w:rPr>
            <w:rFonts w:cstheme="minorHAnsi"/>
            <w:sz w:val="24"/>
            <w:szCs w:val="24"/>
          </w:rPr>
          <w:t>las</w:t>
        </w:r>
        <w:r w:rsidR="003B34EA">
          <w:rPr>
            <w:rFonts w:cstheme="minorHAnsi"/>
            <w:sz w:val="24"/>
            <w:szCs w:val="24"/>
          </w:rPr>
          <w:t xml:space="preserve"> </w:t>
        </w:r>
      </w:ins>
      <w:r w:rsidR="00041BB9">
        <w:rPr>
          <w:rFonts w:cstheme="minorHAnsi"/>
          <w:sz w:val="24"/>
          <w:szCs w:val="24"/>
        </w:rPr>
        <w:t>norma</w:t>
      </w:r>
      <w:ins w:id="23" w:author="claudia fayad" w:date="2012-12-03T13:33:00Z">
        <w:r w:rsidR="003B34EA">
          <w:rPr>
            <w:rFonts w:cstheme="minorHAnsi"/>
            <w:sz w:val="24"/>
            <w:szCs w:val="24"/>
          </w:rPr>
          <w:t>s</w:t>
        </w:r>
      </w:ins>
      <w:r w:rsidR="00041BB9">
        <w:rPr>
          <w:rFonts w:cstheme="minorHAnsi"/>
          <w:sz w:val="24"/>
          <w:szCs w:val="24"/>
        </w:rPr>
        <w:t xml:space="preserve"> para el beneficio de toda la comunidad. </w:t>
      </w:r>
      <w:r w:rsidR="002D5B16" w:rsidRPr="002356E6">
        <w:rPr>
          <w:rFonts w:cstheme="minorHAnsi"/>
          <w:sz w:val="24"/>
          <w:szCs w:val="24"/>
        </w:rPr>
        <w:t xml:space="preserve">Cumple con los deberes establecidos en el salón de clase tales </w:t>
      </w:r>
      <w:commentRangeStart w:id="24"/>
      <w:r w:rsidR="002D5B16" w:rsidRPr="002356E6">
        <w:rPr>
          <w:rFonts w:cstheme="minorHAnsi"/>
          <w:sz w:val="24"/>
          <w:szCs w:val="24"/>
        </w:rPr>
        <w:t>como</w:t>
      </w:r>
      <w:commentRangeEnd w:id="24"/>
      <w:r w:rsidR="001258E4">
        <w:rPr>
          <w:rStyle w:val="CommentReference"/>
        </w:rPr>
        <w:commentReference w:id="24"/>
      </w:r>
      <w:del w:id="25" w:author="claudia fayad" w:date="2012-12-03T13:34:00Z">
        <w:r w:rsidR="002D5B16" w:rsidRPr="002356E6" w:rsidDel="003B34EA">
          <w:rPr>
            <w:rFonts w:cstheme="minorHAnsi"/>
            <w:sz w:val="24"/>
            <w:szCs w:val="24"/>
          </w:rPr>
          <w:delText>:</w:delText>
        </w:r>
      </w:del>
      <w:r w:rsidR="002D5B16" w:rsidRPr="002356E6">
        <w:rPr>
          <w:rFonts w:cstheme="minorHAnsi"/>
          <w:sz w:val="24"/>
          <w:szCs w:val="24"/>
        </w:rPr>
        <w:t xml:space="preserve"> colocar la agenda, el maletín y la lonchera en el lugar que corresponde. </w:t>
      </w:r>
      <w:r w:rsidR="002356E6" w:rsidRPr="002356E6">
        <w:rPr>
          <w:rFonts w:cstheme="minorHAnsi"/>
          <w:sz w:val="24"/>
          <w:szCs w:val="24"/>
          <w:lang w:val="es-MX"/>
        </w:rPr>
        <w:t>Muestra hábitos</w:t>
      </w:r>
      <w:r w:rsidR="002356E6" w:rsidRPr="002356E6">
        <w:rPr>
          <w:rFonts w:cstheme="minorHAnsi"/>
          <w:bCs/>
          <w:sz w:val="24"/>
          <w:szCs w:val="24"/>
          <w:lang w:val="es-MX"/>
        </w:rPr>
        <w:t xml:space="preserve"> saludables</w:t>
      </w:r>
      <w:r w:rsidR="002356E6" w:rsidRPr="002356E6">
        <w:rPr>
          <w:rFonts w:cstheme="minorHAnsi"/>
          <w:sz w:val="24"/>
          <w:szCs w:val="24"/>
          <w:lang w:val="es-MX"/>
        </w:rPr>
        <w:t xml:space="preserve"> de higiene y alimentación</w:t>
      </w:r>
      <w:r w:rsidR="002356E6" w:rsidRPr="002356E6">
        <w:rPr>
          <w:rFonts w:cstheme="minorHAnsi"/>
          <w:sz w:val="24"/>
          <w:szCs w:val="24"/>
        </w:rPr>
        <w:t xml:space="preserve">, al igual que </w:t>
      </w:r>
      <w:commentRangeStart w:id="26"/>
      <w:del w:id="27" w:author="claudia fayad" w:date="2012-12-03T13:35:00Z">
        <w:r w:rsidR="002356E6" w:rsidRPr="002356E6" w:rsidDel="003B34EA">
          <w:rPr>
            <w:rFonts w:cstheme="minorHAnsi"/>
            <w:sz w:val="24"/>
            <w:szCs w:val="24"/>
          </w:rPr>
          <w:delText xml:space="preserve">mantener </w:delText>
        </w:r>
      </w:del>
      <w:ins w:id="28" w:author="claudia fayad" w:date="2012-12-03T13:35:00Z">
        <w:r w:rsidR="003B34EA">
          <w:rPr>
            <w:rFonts w:cstheme="minorHAnsi"/>
            <w:sz w:val="24"/>
            <w:szCs w:val="24"/>
          </w:rPr>
          <w:t>mantiene</w:t>
        </w:r>
      </w:ins>
      <w:commentRangeEnd w:id="26"/>
      <w:ins w:id="29" w:author="claudia fayad" w:date="2012-12-03T13:36:00Z">
        <w:r w:rsidR="003B34EA">
          <w:rPr>
            <w:rStyle w:val="CommentReference"/>
          </w:rPr>
          <w:commentReference w:id="26"/>
        </w:r>
      </w:ins>
      <w:ins w:id="30" w:author="claudia fayad" w:date="2012-12-03T13:35:00Z">
        <w:r w:rsidR="003B34EA" w:rsidRPr="002356E6">
          <w:rPr>
            <w:rFonts w:cstheme="minorHAnsi"/>
            <w:sz w:val="24"/>
            <w:szCs w:val="24"/>
          </w:rPr>
          <w:t xml:space="preserve"> </w:t>
        </w:r>
      </w:ins>
      <w:r w:rsidR="002356E6" w:rsidRPr="002356E6">
        <w:rPr>
          <w:rFonts w:cstheme="minorHAnsi"/>
          <w:sz w:val="24"/>
          <w:szCs w:val="24"/>
        </w:rPr>
        <w:t xml:space="preserve">permanentemente </w:t>
      </w:r>
      <w:del w:id="31" w:author="claudia fayad" w:date="2012-12-03T13:36:00Z">
        <w:r w:rsidR="002356E6" w:rsidRPr="002356E6" w:rsidDel="003B34EA">
          <w:rPr>
            <w:rFonts w:cstheme="minorHAnsi"/>
            <w:sz w:val="24"/>
            <w:szCs w:val="24"/>
          </w:rPr>
          <w:delText xml:space="preserve">una </w:delText>
        </w:r>
      </w:del>
      <w:ins w:id="32" w:author="claudia fayad" w:date="2012-12-03T13:36:00Z">
        <w:r w:rsidR="003B34EA">
          <w:rPr>
            <w:rFonts w:cstheme="minorHAnsi"/>
            <w:sz w:val="24"/>
            <w:szCs w:val="24"/>
          </w:rPr>
          <w:t>la</w:t>
        </w:r>
        <w:r w:rsidR="003B34EA" w:rsidRPr="002356E6">
          <w:rPr>
            <w:rFonts w:cstheme="minorHAnsi"/>
            <w:sz w:val="24"/>
            <w:szCs w:val="24"/>
          </w:rPr>
          <w:t xml:space="preserve"> </w:t>
        </w:r>
      </w:ins>
      <w:r w:rsidR="002356E6" w:rsidRPr="002356E6">
        <w:rPr>
          <w:rFonts w:cstheme="minorHAnsi"/>
          <w:sz w:val="24"/>
          <w:szCs w:val="24"/>
        </w:rPr>
        <w:t xml:space="preserve">simetría corporal en todas las actividades gráficas. </w:t>
      </w:r>
      <w:r w:rsidR="002D5B16" w:rsidRPr="002356E6">
        <w:rPr>
          <w:rFonts w:cstheme="minorHAnsi"/>
          <w:sz w:val="24"/>
          <w:szCs w:val="24"/>
          <w:lang w:val="es-MX"/>
        </w:rPr>
        <w:t xml:space="preserve"> Emplea </w:t>
      </w:r>
      <w:r w:rsidR="002D5B16" w:rsidRPr="002356E6">
        <w:rPr>
          <w:rFonts w:cstheme="minorHAnsi"/>
          <w:bCs/>
          <w:sz w:val="24"/>
          <w:szCs w:val="24"/>
          <w:lang w:val="es-MX"/>
        </w:rPr>
        <w:t xml:space="preserve">apropiadamente sus habilidades </w:t>
      </w:r>
      <w:r w:rsidR="002D5B16" w:rsidRPr="002356E6">
        <w:rPr>
          <w:rFonts w:cstheme="minorHAnsi"/>
          <w:sz w:val="24"/>
          <w:szCs w:val="24"/>
          <w:lang w:val="es-MX"/>
        </w:rPr>
        <w:t xml:space="preserve">de motricidad fina en los diferentes trabajos que se le plantean. </w:t>
      </w:r>
      <w:r w:rsidR="002356E6" w:rsidRPr="002356E6">
        <w:rPr>
          <w:rFonts w:cstheme="minorHAnsi"/>
          <w:sz w:val="24"/>
          <w:szCs w:val="24"/>
          <w:lang w:val="es-MX"/>
        </w:rPr>
        <w:t xml:space="preserve">Identifica las situaciones de riesgo en su entorno. </w:t>
      </w:r>
      <w:r w:rsidR="00041BB9">
        <w:rPr>
          <w:rFonts w:cstheme="minorHAnsi"/>
          <w:sz w:val="24"/>
          <w:szCs w:val="24"/>
          <w:lang w:val="es-MX"/>
        </w:rPr>
        <w:t>Sobresale en el trato cordial que le da a sus nuevos compañeros de grupo</w:t>
      </w:r>
      <w:ins w:id="33" w:author="claudia fayad" w:date="2012-12-03T13:36:00Z">
        <w:r w:rsidR="003B34EA">
          <w:rPr>
            <w:rFonts w:cstheme="minorHAnsi"/>
            <w:sz w:val="24"/>
            <w:szCs w:val="24"/>
            <w:lang w:val="es-MX"/>
          </w:rPr>
          <w:t>,</w:t>
        </w:r>
      </w:ins>
      <w:r w:rsidR="00041BB9">
        <w:rPr>
          <w:rFonts w:cstheme="minorHAnsi"/>
          <w:sz w:val="24"/>
          <w:szCs w:val="24"/>
          <w:lang w:val="es-MX"/>
        </w:rPr>
        <w:t xml:space="preserve"> logrando establecer unas relaciones</w:t>
      </w:r>
      <w:r w:rsidR="002D5B16" w:rsidRPr="002356E6">
        <w:rPr>
          <w:rFonts w:cstheme="minorHAnsi"/>
          <w:sz w:val="24"/>
          <w:szCs w:val="24"/>
        </w:rPr>
        <w:t xml:space="preserve"> </w:t>
      </w:r>
      <w:r w:rsidR="002356E6" w:rsidRPr="002356E6">
        <w:rPr>
          <w:rFonts w:cstheme="minorHAnsi"/>
          <w:sz w:val="24"/>
          <w:szCs w:val="24"/>
        </w:rPr>
        <w:t xml:space="preserve">de respeto </w:t>
      </w:r>
      <w:r w:rsidR="00041BB9">
        <w:rPr>
          <w:rFonts w:cstheme="minorHAnsi"/>
          <w:sz w:val="24"/>
          <w:szCs w:val="24"/>
        </w:rPr>
        <w:t>y solidaridad.</w:t>
      </w:r>
      <w:r w:rsidR="002356E6" w:rsidRPr="002356E6">
        <w:rPr>
          <w:rFonts w:cstheme="minorHAnsi"/>
          <w:sz w:val="24"/>
          <w:szCs w:val="24"/>
        </w:rPr>
        <w:t xml:space="preserve"> </w:t>
      </w:r>
    </w:p>
    <w:p w:rsidR="002D5B16" w:rsidRPr="002356E6" w:rsidRDefault="002D5B16" w:rsidP="002D5B16">
      <w:pPr>
        <w:jc w:val="both"/>
        <w:rPr>
          <w:rFonts w:cstheme="minorHAnsi"/>
          <w:sz w:val="24"/>
          <w:szCs w:val="24"/>
        </w:rPr>
      </w:pPr>
      <w:r w:rsidRPr="002356E6">
        <w:rPr>
          <w:rFonts w:cstheme="minorHAnsi"/>
          <w:sz w:val="24"/>
          <w:szCs w:val="24"/>
        </w:rPr>
        <w:t xml:space="preserve">__________, felicitaciones por tus logros. Te deseamos éxito en tu </w:t>
      </w:r>
      <w:commentRangeStart w:id="34"/>
      <w:r w:rsidRPr="002356E6">
        <w:rPr>
          <w:rFonts w:cstheme="minorHAnsi"/>
          <w:sz w:val="24"/>
          <w:szCs w:val="24"/>
        </w:rPr>
        <w:t>nueva etapa escolar</w:t>
      </w:r>
      <w:commentRangeEnd w:id="34"/>
      <w:r w:rsidR="003B34EA">
        <w:rPr>
          <w:rStyle w:val="CommentReference"/>
        </w:rPr>
        <w:commentReference w:id="34"/>
      </w:r>
      <w:r w:rsidRPr="002356E6">
        <w:rPr>
          <w:rFonts w:cstheme="minorHAnsi"/>
          <w:sz w:val="24"/>
          <w:szCs w:val="24"/>
        </w:rPr>
        <w:t>.</w:t>
      </w:r>
    </w:p>
    <w:p w:rsidR="002D5B16" w:rsidRPr="002356E6" w:rsidRDefault="002D5B16" w:rsidP="002D5B16">
      <w:pPr>
        <w:rPr>
          <w:rFonts w:cstheme="minorHAnsi"/>
          <w:sz w:val="24"/>
          <w:szCs w:val="24"/>
          <w:u w:val="single"/>
        </w:rPr>
      </w:pPr>
    </w:p>
    <w:p w:rsidR="002D5B16" w:rsidRPr="002356E6" w:rsidRDefault="002D5B16" w:rsidP="002D5B16">
      <w:pPr>
        <w:rPr>
          <w:rFonts w:cstheme="minorHAnsi"/>
          <w:sz w:val="24"/>
          <w:szCs w:val="24"/>
          <w:u w:val="single"/>
        </w:rPr>
      </w:pPr>
    </w:p>
    <w:p w:rsidR="002D5B16" w:rsidRPr="002356E6" w:rsidRDefault="002D5B16" w:rsidP="002D5B16">
      <w:pPr>
        <w:rPr>
          <w:rFonts w:cstheme="minorHAnsi"/>
          <w:sz w:val="24"/>
          <w:szCs w:val="24"/>
          <w:u w:val="single"/>
        </w:rPr>
      </w:pPr>
      <w:r w:rsidRPr="002356E6">
        <w:rPr>
          <w:rFonts w:cstheme="minorHAnsi"/>
          <w:sz w:val="24"/>
          <w:szCs w:val="24"/>
          <w:u w:val="single"/>
        </w:rPr>
        <w:t>Desempeño Alto</w:t>
      </w:r>
    </w:p>
    <w:p w:rsidR="003113B9" w:rsidRPr="002356E6" w:rsidRDefault="003113B9" w:rsidP="003113B9">
      <w:pPr>
        <w:rPr>
          <w:rFonts w:cstheme="minorHAnsi"/>
          <w:sz w:val="24"/>
          <w:szCs w:val="24"/>
        </w:rPr>
      </w:pPr>
      <w:r>
        <w:rPr>
          <w:rFonts w:cstheme="minorHAnsi"/>
          <w:sz w:val="24"/>
          <w:szCs w:val="24"/>
        </w:rPr>
        <w:t xml:space="preserve">___________ se caracterizó por </w:t>
      </w:r>
      <w:r w:rsidRPr="002356E6">
        <w:rPr>
          <w:rFonts w:cstheme="minorHAnsi"/>
          <w:sz w:val="24"/>
          <w:szCs w:val="24"/>
        </w:rPr>
        <w:t>su buena disposición frente al aprendizaje, asumiendo con responsabilidad, independencia y autonomía los retos de la nueva rutina diaria</w:t>
      </w:r>
      <w:ins w:id="35" w:author="claudia fayad" w:date="2012-12-03T13:42:00Z">
        <w:r w:rsidR="001258E4">
          <w:rPr>
            <w:rFonts w:cstheme="minorHAnsi"/>
            <w:sz w:val="24"/>
            <w:szCs w:val="24"/>
          </w:rPr>
          <w:t>,</w:t>
        </w:r>
      </w:ins>
      <w:r w:rsidRPr="002356E6">
        <w:rPr>
          <w:rFonts w:cstheme="minorHAnsi"/>
          <w:sz w:val="24"/>
          <w:szCs w:val="24"/>
        </w:rPr>
        <w:t xml:space="preserve"> teniendo en cuenta las normas y los acuerdos establecidos previamente. Logra reconocer sus fortalezas y sus debilidades</w:t>
      </w:r>
      <w:ins w:id="36" w:author="claudia fayad" w:date="2012-12-03T13:42:00Z">
        <w:r w:rsidR="001258E4">
          <w:rPr>
            <w:rFonts w:cstheme="minorHAnsi"/>
            <w:sz w:val="24"/>
            <w:szCs w:val="24"/>
          </w:rPr>
          <w:t>,</w:t>
        </w:r>
      </w:ins>
      <w:r>
        <w:rPr>
          <w:rFonts w:cstheme="minorHAnsi"/>
          <w:sz w:val="24"/>
          <w:szCs w:val="24"/>
        </w:rPr>
        <w:t xml:space="preserve"> y se muestra </w:t>
      </w:r>
      <w:r w:rsidRPr="002356E6">
        <w:rPr>
          <w:rFonts w:cstheme="minorHAnsi"/>
          <w:sz w:val="24"/>
          <w:szCs w:val="24"/>
        </w:rPr>
        <w:t>dispuesto</w:t>
      </w:r>
      <w:ins w:id="37" w:author="claudia fayad" w:date="2012-12-03T13:42:00Z">
        <w:r w:rsidR="001258E4">
          <w:rPr>
            <w:rFonts w:cstheme="minorHAnsi"/>
            <w:sz w:val="24"/>
            <w:szCs w:val="24"/>
          </w:rPr>
          <w:t>/a</w:t>
        </w:r>
      </w:ins>
      <w:r w:rsidRPr="002356E6">
        <w:rPr>
          <w:rFonts w:cstheme="minorHAnsi"/>
          <w:sz w:val="24"/>
          <w:szCs w:val="24"/>
        </w:rPr>
        <w:t xml:space="preserve"> </w:t>
      </w:r>
      <w:proofErr w:type="spellStart"/>
      <w:r w:rsidRPr="002356E6">
        <w:rPr>
          <w:rFonts w:cstheme="minorHAnsi"/>
          <w:sz w:val="24"/>
          <w:szCs w:val="24"/>
        </w:rPr>
        <w:t>a</w:t>
      </w:r>
      <w:proofErr w:type="spellEnd"/>
      <w:r w:rsidRPr="002356E6">
        <w:rPr>
          <w:rFonts w:cstheme="minorHAnsi"/>
          <w:sz w:val="24"/>
          <w:szCs w:val="24"/>
        </w:rPr>
        <w:t xml:space="preserve"> reflexionar </w:t>
      </w:r>
      <w:r>
        <w:rPr>
          <w:rFonts w:cstheme="minorHAnsi"/>
          <w:sz w:val="24"/>
          <w:szCs w:val="24"/>
        </w:rPr>
        <w:t>sobre las dificultades que se le van presentando en sus interacciones diarias.</w:t>
      </w:r>
      <w:r w:rsidRPr="002356E6">
        <w:rPr>
          <w:rFonts w:cstheme="minorHAnsi"/>
          <w:sz w:val="24"/>
          <w:szCs w:val="24"/>
        </w:rPr>
        <w:t xml:space="preserve"> Cumple con los deberes establecidos en el salón de clase tales </w:t>
      </w:r>
      <w:commentRangeStart w:id="38"/>
      <w:r w:rsidRPr="002356E6">
        <w:rPr>
          <w:rFonts w:cstheme="minorHAnsi"/>
          <w:sz w:val="24"/>
          <w:szCs w:val="24"/>
        </w:rPr>
        <w:t>como</w:t>
      </w:r>
      <w:commentRangeEnd w:id="38"/>
      <w:r w:rsidR="001258E4">
        <w:rPr>
          <w:rStyle w:val="CommentReference"/>
        </w:rPr>
        <w:commentReference w:id="38"/>
      </w:r>
      <w:del w:id="39" w:author="claudia fayad" w:date="2012-12-03T13:42:00Z">
        <w:r w:rsidRPr="002356E6" w:rsidDel="001258E4">
          <w:rPr>
            <w:rFonts w:cstheme="minorHAnsi"/>
            <w:sz w:val="24"/>
            <w:szCs w:val="24"/>
          </w:rPr>
          <w:delText>:</w:delText>
        </w:r>
      </w:del>
      <w:r w:rsidRPr="002356E6">
        <w:rPr>
          <w:rFonts w:cstheme="minorHAnsi"/>
          <w:sz w:val="24"/>
          <w:szCs w:val="24"/>
        </w:rPr>
        <w:t xml:space="preserve"> colocar la agenda, el maletín y la lonchera en el lugar que corresponde. </w:t>
      </w:r>
      <w:r w:rsidRPr="002356E6">
        <w:rPr>
          <w:rFonts w:cstheme="minorHAnsi"/>
          <w:sz w:val="24"/>
          <w:szCs w:val="24"/>
          <w:lang w:val="es-MX"/>
        </w:rPr>
        <w:t>Muestra hábitos</w:t>
      </w:r>
      <w:r w:rsidRPr="002356E6">
        <w:rPr>
          <w:rFonts w:cstheme="minorHAnsi"/>
          <w:bCs/>
          <w:sz w:val="24"/>
          <w:szCs w:val="24"/>
          <w:lang w:val="es-MX"/>
        </w:rPr>
        <w:t xml:space="preserve"> saludables</w:t>
      </w:r>
      <w:r w:rsidRPr="002356E6">
        <w:rPr>
          <w:rFonts w:cstheme="minorHAnsi"/>
          <w:sz w:val="24"/>
          <w:szCs w:val="24"/>
          <w:lang w:val="es-MX"/>
        </w:rPr>
        <w:t xml:space="preserve"> de higiene y alimentación</w:t>
      </w:r>
      <w:r w:rsidRPr="002356E6">
        <w:rPr>
          <w:rFonts w:cstheme="minorHAnsi"/>
          <w:sz w:val="24"/>
          <w:szCs w:val="24"/>
        </w:rPr>
        <w:t xml:space="preserve">, al igual que </w:t>
      </w:r>
      <w:commentRangeStart w:id="40"/>
      <w:r w:rsidRPr="002356E6">
        <w:rPr>
          <w:rFonts w:cstheme="minorHAnsi"/>
          <w:sz w:val="24"/>
          <w:szCs w:val="24"/>
        </w:rPr>
        <w:t>mantener</w:t>
      </w:r>
      <w:commentRangeEnd w:id="40"/>
      <w:r w:rsidR="001258E4">
        <w:rPr>
          <w:rStyle w:val="CommentReference"/>
        </w:rPr>
        <w:commentReference w:id="40"/>
      </w:r>
      <w:r w:rsidRPr="002356E6">
        <w:rPr>
          <w:rFonts w:cstheme="minorHAnsi"/>
          <w:sz w:val="24"/>
          <w:szCs w:val="24"/>
        </w:rPr>
        <w:t xml:space="preserve"> permanentemente una simetría corporal en todas las actividades gráficas. </w:t>
      </w:r>
      <w:r w:rsidRPr="002356E6">
        <w:rPr>
          <w:rFonts w:cstheme="minorHAnsi"/>
          <w:sz w:val="24"/>
          <w:szCs w:val="24"/>
          <w:lang w:val="es-MX"/>
        </w:rPr>
        <w:t xml:space="preserve"> Emplea </w:t>
      </w:r>
      <w:r w:rsidRPr="002356E6">
        <w:rPr>
          <w:rFonts w:cstheme="minorHAnsi"/>
          <w:bCs/>
          <w:sz w:val="24"/>
          <w:szCs w:val="24"/>
          <w:lang w:val="es-MX"/>
        </w:rPr>
        <w:t xml:space="preserve">apropiadamente sus habilidades </w:t>
      </w:r>
      <w:r w:rsidRPr="002356E6">
        <w:rPr>
          <w:rFonts w:cstheme="minorHAnsi"/>
          <w:sz w:val="24"/>
          <w:szCs w:val="24"/>
          <w:lang w:val="es-MX"/>
        </w:rPr>
        <w:t xml:space="preserve">de motricidad fina en los diferentes trabajos que se le plantean. Identifica las situaciones de riesgo en su entorno. </w:t>
      </w:r>
      <w:r w:rsidRPr="002356E6">
        <w:rPr>
          <w:rFonts w:cstheme="minorHAnsi"/>
          <w:sz w:val="24"/>
          <w:szCs w:val="24"/>
        </w:rPr>
        <w:t xml:space="preserve">Ha establecido una relación de respeto con sus nuevos amigos al jugar y trabajar. </w:t>
      </w:r>
    </w:p>
    <w:p w:rsidR="002D5B16" w:rsidRPr="002356E6" w:rsidRDefault="003113B9" w:rsidP="002D5B16">
      <w:pPr>
        <w:jc w:val="both"/>
        <w:rPr>
          <w:rFonts w:cstheme="minorHAnsi"/>
          <w:sz w:val="24"/>
          <w:szCs w:val="24"/>
          <w:u w:val="single"/>
        </w:rPr>
      </w:pPr>
      <w:r w:rsidRPr="002356E6">
        <w:rPr>
          <w:rFonts w:cstheme="minorHAnsi"/>
          <w:sz w:val="24"/>
          <w:szCs w:val="24"/>
        </w:rPr>
        <w:t>__________,</w:t>
      </w:r>
      <w:r w:rsidR="00041BB9">
        <w:rPr>
          <w:rFonts w:cstheme="minorHAnsi"/>
          <w:sz w:val="24"/>
          <w:szCs w:val="24"/>
        </w:rPr>
        <w:t xml:space="preserve"> te animamos para que sigas dando lo mejor de ti.</w:t>
      </w:r>
    </w:p>
    <w:p w:rsidR="002D5B16" w:rsidRPr="002356E6" w:rsidRDefault="002D5B16" w:rsidP="002D5B16">
      <w:pPr>
        <w:jc w:val="both"/>
        <w:rPr>
          <w:rFonts w:cstheme="minorHAnsi"/>
          <w:sz w:val="24"/>
          <w:szCs w:val="24"/>
          <w:u w:val="single"/>
        </w:rPr>
      </w:pPr>
      <w:r w:rsidRPr="002356E6">
        <w:rPr>
          <w:rFonts w:cstheme="minorHAnsi"/>
          <w:sz w:val="24"/>
          <w:szCs w:val="24"/>
          <w:u w:val="single"/>
        </w:rPr>
        <w:t>Desempeño Medio</w:t>
      </w:r>
    </w:p>
    <w:p w:rsidR="00041BB9" w:rsidRDefault="002D5B16" w:rsidP="002D5B16">
      <w:pPr>
        <w:rPr>
          <w:rFonts w:cstheme="minorHAnsi"/>
          <w:sz w:val="24"/>
          <w:szCs w:val="24"/>
        </w:rPr>
      </w:pPr>
      <w:r w:rsidRPr="002356E6">
        <w:rPr>
          <w:rFonts w:cstheme="minorHAnsi"/>
          <w:sz w:val="24"/>
          <w:szCs w:val="24"/>
        </w:rPr>
        <w:lastRenderedPageBreak/>
        <w:t xml:space="preserve">___________ </w:t>
      </w:r>
      <w:commentRangeStart w:id="41"/>
      <w:r w:rsidRPr="002356E6">
        <w:rPr>
          <w:rFonts w:cstheme="minorHAnsi"/>
          <w:sz w:val="24"/>
          <w:szCs w:val="24"/>
        </w:rPr>
        <w:t>alcanzó la mayoría de los logros propuestos en su desarrollo personal y social, necesitando apoyo por parte de sus profesoras</w:t>
      </w:r>
      <w:commentRangeEnd w:id="41"/>
      <w:r w:rsidR="001258E4">
        <w:rPr>
          <w:rStyle w:val="CommentReference"/>
        </w:rPr>
        <w:commentReference w:id="41"/>
      </w:r>
      <w:r w:rsidRPr="002356E6">
        <w:rPr>
          <w:rFonts w:cstheme="minorHAnsi"/>
          <w:sz w:val="24"/>
          <w:szCs w:val="24"/>
        </w:rPr>
        <w:t xml:space="preserve">. </w:t>
      </w:r>
      <w:r w:rsidR="00041BB9">
        <w:rPr>
          <w:rFonts w:cstheme="minorHAnsi"/>
          <w:sz w:val="24"/>
          <w:szCs w:val="24"/>
        </w:rPr>
        <w:t xml:space="preserve">Aún requiere de las reflexiones individuales para lograr reconocer sus fortalezas y debilidades y proponerse metas alcanzables con el fin de avanzar en su proceso de formación. En ocasiones ha olvidado cumplir con los deberes establecidos </w:t>
      </w:r>
      <w:r w:rsidR="00041BB9" w:rsidRPr="002356E6">
        <w:rPr>
          <w:rFonts w:cstheme="minorHAnsi"/>
          <w:sz w:val="24"/>
          <w:szCs w:val="24"/>
        </w:rPr>
        <w:t xml:space="preserve">en el salón de clase tales </w:t>
      </w:r>
      <w:commentRangeStart w:id="42"/>
      <w:r w:rsidR="00041BB9" w:rsidRPr="002356E6">
        <w:rPr>
          <w:rFonts w:cstheme="minorHAnsi"/>
          <w:sz w:val="24"/>
          <w:szCs w:val="24"/>
        </w:rPr>
        <w:t>como</w:t>
      </w:r>
      <w:commentRangeEnd w:id="42"/>
      <w:r w:rsidR="001258E4">
        <w:rPr>
          <w:rStyle w:val="CommentReference"/>
        </w:rPr>
        <w:commentReference w:id="42"/>
      </w:r>
      <w:del w:id="43" w:author="claudia fayad" w:date="2012-12-03T13:44:00Z">
        <w:r w:rsidR="00041BB9" w:rsidRPr="002356E6" w:rsidDel="001258E4">
          <w:rPr>
            <w:rFonts w:cstheme="minorHAnsi"/>
            <w:sz w:val="24"/>
            <w:szCs w:val="24"/>
          </w:rPr>
          <w:delText>:</w:delText>
        </w:r>
      </w:del>
      <w:r w:rsidR="00041BB9" w:rsidRPr="002356E6">
        <w:rPr>
          <w:rFonts w:cstheme="minorHAnsi"/>
          <w:sz w:val="24"/>
          <w:szCs w:val="24"/>
        </w:rPr>
        <w:t xml:space="preserve"> colocar la agenda, el maletín y la lonchera en el lugar que corresponde.</w:t>
      </w:r>
      <w:r w:rsidR="00041BB9">
        <w:rPr>
          <w:rFonts w:cstheme="minorHAnsi"/>
          <w:sz w:val="24"/>
          <w:szCs w:val="24"/>
        </w:rPr>
        <w:t xml:space="preserve"> </w:t>
      </w:r>
      <w:r w:rsidR="00FF2090" w:rsidRPr="002356E6">
        <w:rPr>
          <w:rFonts w:cstheme="minorHAnsi"/>
          <w:sz w:val="24"/>
          <w:szCs w:val="24"/>
          <w:lang w:val="es-MX"/>
        </w:rPr>
        <w:t xml:space="preserve">En ocasiones, necesita que se le recuerde la importancia de lavarse las manos antes de comer y de mantener limpio su uniforme. Igualmente, hay que recordarle la correcta manera de coger el lápiz, así como la adecuada postura corporal para trabajar. Es conveniente continuar fortaleciendo estos aspectos en casa, realizando ejercicios apropiados </w:t>
      </w:r>
      <w:del w:id="44" w:author="claudia fayad" w:date="2012-12-03T13:45:00Z">
        <w:r w:rsidR="00FF2090" w:rsidRPr="002356E6" w:rsidDel="001258E4">
          <w:rPr>
            <w:rFonts w:cstheme="minorHAnsi"/>
            <w:sz w:val="24"/>
            <w:szCs w:val="24"/>
            <w:lang w:val="es-MX"/>
          </w:rPr>
          <w:delText xml:space="preserve">al </w:delText>
        </w:r>
      </w:del>
      <w:ins w:id="45" w:author="claudia fayad" w:date="2012-12-03T13:45:00Z">
        <w:r w:rsidR="001258E4">
          <w:rPr>
            <w:rFonts w:cstheme="minorHAnsi"/>
            <w:sz w:val="24"/>
            <w:szCs w:val="24"/>
            <w:lang w:val="es-MX"/>
          </w:rPr>
          <w:t>para el</w:t>
        </w:r>
        <w:r w:rsidR="001258E4" w:rsidRPr="002356E6">
          <w:rPr>
            <w:rFonts w:cstheme="minorHAnsi"/>
            <w:sz w:val="24"/>
            <w:szCs w:val="24"/>
            <w:lang w:val="es-MX"/>
          </w:rPr>
          <w:t xml:space="preserve"> </w:t>
        </w:r>
      </w:ins>
      <w:r w:rsidR="00FF2090" w:rsidRPr="002356E6">
        <w:rPr>
          <w:rFonts w:cstheme="minorHAnsi"/>
          <w:sz w:val="24"/>
          <w:szCs w:val="24"/>
          <w:lang w:val="es-MX"/>
        </w:rPr>
        <w:t xml:space="preserve">fortalecimiento de la cintura escapular tales como jugar a la carretilla, los pasamanos, lanzar y atrapar pelotas, etc. Igualmente, es importante ayudarle a trabajar el fortalecimiento de los músculos finos de la mano a través de la realización de actividades artísticas con diferentes materiales y masas.  </w:t>
      </w:r>
      <w:r w:rsidR="00041BB9">
        <w:rPr>
          <w:rFonts w:cstheme="minorHAnsi"/>
          <w:sz w:val="24"/>
          <w:szCs w:val="24"/>
          <w:lang w:val="es-MX"/>
        </w:rPr>
        <w:t>Aunque identifica las situaciones de riesgo en su entorno</w:t>
      </w:r>
      <w:ins w:id="46" w:author="claudia fayad" w:date="2012-12-03T13:45:00Z">
        <w:r w:rsidR="001258E4">
          <w:rPr>
            <w:rFonts w:cstheme="minorHAnsi"/>
            <w:sz w:val="24"/>
            <w:szCs w:val="24"/>
            <w:lang w:val="es-MX"/>
          </w:rPr>
          <w:t>,</w:t>
        </w:r>
      </w:ins>
      <w:r w:rsidR="00041BB9">
        <w:rPr>
          <w:rFonts w:cstheme="minorHAnsi"/>
          <w:sz w:val="24"/>
          <w:szCs w:val="24"/>
          <w:lang w:val="es-MX"/>
        </w:rPr>
        <w:t xml:space="preserve"> aún necesita de las continuas reflexiones acerca la importancia del cuidado por el cuerpo. </w:t>
      </w:r>
    </w:p>
    <w:p w:rsidR="002D5B16" w:rsidRPr="002356E6" w:rsidRDefault="002D5B16" w:rsidP="002D5B16">
      <w:pPr>
        <w:rPr>
          <w:rFonts w:cstheme="minorHAnsi"/>
          <w:sz w:val="24"/>
          <w:szCs w:val="24"/>
          <w:lang w:val="es-MX"/>
        </w:rPr>
      </w:pPr>
      <w:r w:rsidRPr="002356E6">
        <w:rPr>
          <w:rFonts w:cstheme="minorHAnsi"/>
          <w:sz w:val="24"/>
          <w:szCs w:val="24"/>
        </w:rPr>
        <w:t xml:space="preserve">Ha ido avanzando en el desarrollo de sus habilidades sociales, y está empezando a escuchar a sus compañeros para llegar a acuerdos para trabajar y/o jugar. </w:t>
      </w:r>
    </w:p>
    <w:p w:rsidR="002D5B16" w:rsidRPr="002356E6" w:rsidRDefault="002D5B16" w:rsidP="002D5B16">
      <w:pPr>
        <w:jc w:val="both"/>
        <w:rPr>
          <w:rFonts w:cstheme="minorHAnsi"/>
          <w:sz w:val="24"/>
          <w:szCs w:val="24"/>
        </w:rPr>
      </w:pPr>
      <w:r w:rsidRPr="002356E6">
        <w:rPr>
          <w:rFonts w:cstheme="minorHAnsi"/>
          <w:sz w:val="24"/>
          <w:szCs w:val="24"/>
        </w:rPr>
        <w:t xml:space="preserve">__________, </w:t>
      </w:r>
      <w:ins w:id="47" w:author="claudia fayad" w:date="2012-12-03T13:45:00Z">
        <w:r w:rsidR="001258E4">
          <w:rPr>
            <w:rFonts w:cstheme="minorHAnsi"/>
            <w:sz w:val="24"/>
            <w:szCs w:val="24"/>
          </w:rPr>
          <w:t>c</w:t>
        </w:r>
      </w:ins>
      <w:del w:id="48" w:author="claudia fayad" w:date="2012-12-03T13:45:00Z">
        <w:r w:rsidRPr="002356E6" w:rsidDel="001258E4">
          <w:rPr>
            <w:rFonts w:cstheme="minorHAnsi"/>
            <w:sz w:val="24"/>
            <w:szCs w:val="24"/>
          </w:rPr>
          <w:delText>C</w:delText>
        </w:r>
      </w:del>
      <w:r w:rsidRPr="002356E6">
        <w:rPr>
          <w:rFonts w:cstheme="minorHAnsi"/>
          <w:sz w:val="24"/>
          <w:szCs w:val="24"/>
        </w:rPr>
        <w:t xml:space="preserve">ontinúa esforzándote. Te deseamos éxito en </w:t>
      </w:r>
      <w:commentRangeStart w:id="49"/>
      <w:r w:rsidRPr="002356E6">
        <w:rPr>
          <w:rFonts w:cstheme="minorHAnsi"/>
          <w:sz w:val="24"/>
          <w:szCs w:val="24"/>
        </w:rPr>
        <w:t>tu nueva etapa escolar</w:t>
      </w:r>
      <w:commentRangeEnd w:id="49"/>
      <w:r w:rsidR="001258E4">
        <w:rPr>
          <w:rStyle w:val="CommentReference"/>
        </w:rPr>
        <w:commentReference w:id="49"/>
      </w:r>
      <w:r w:rsidRPr="002356E6">
        <w:rPr>
          <w:rFonts w:cstheme="minorHAnsi"/>
          <w:sz w:val="24"/>
          <w:szCs w:val="24"/>
        </w:rPr>
        <w:t>.</w:t>
      </w:r>
    </w:p>
    <w:p w:rsidR="00CE25D8" w:rsidRDefault="00CE25D8" w:rsidP="002D5B16">
      <w:pPr>
        <w:jc w:val="both"/>
        <w:rPr>
          <w:rFonts w:cstheme="minorHAnsi"/>
          <w:sz w:val="24"/>
          <w:szCs w:val="24"/>
          <w:u w:val="single"/>
        </w:rPr>
      </w:pPr>
    </w:p>
    <w:p w:rsidR="002D5B16" w:rsidRPr="002356E6" w:rsidRDefault="002D5B16" w:rsidP="002D5B16">
      <w:pPr>
        <w:jc w:val="both"/>
        <w:rPr>
          <w:rFonts w:cstheme="minorHAnsi"/>
          <w:sz w:val="24"/>
          <w:szCs w:val="24"/>
          <w:u w:val="single"/>
        </w:rPr>
      </w:pPr>
      <w:r w:rsidRPr="002356E6">
        <w:rPr>
          <w:rFonts w:cstheme="minorHAnsi"/>
          <w:sz w:val="24"/>
          <w:szCs w:val="24"/>
          <w:u w:val="single"/>
        </w:rPr>
        <w:t>Desempeño Bajo</w:t>
      </w:r>
    </w:p>
    <w:p w:rsidR="002D5B16" w:rsidRPr="002356E6" w:rsidRDefault="002D5B16" w:rsidP="002D5B16">
      <w:pPr>
        <w:jc w:val="both"/>
        <w:rPr>
          <w:rFonts w:cstheme="minorHAnsi"/>
          <w:sz w:val="24"/>
          <w:szCs w:val="24"/>
          <w:u w:val="single"/>
        </w:rPr>
      </w:pPr>
      <w:r w:rsidRPr="002356E6">
        <w:rPr>
          <w:rFonts w:cstheme="minorHAnsi"/>
          <w:color w:val="000000"/>
          <w:sz w:val="24"/>
          <w:szCs w:val="24"/>
        </w:rPr>
        <w:t xml:space="preserve">______________ </w:t>
      </w:r>
      <w:del w:id="50" w:author="claudia fayad" w:date="2012-12-03T13:46:00Z">
        <w:r w:rsidRPr="002356E6" w:rsidDel="001258E4">
          <w:rPr>
            <w:rFonts w:cstheme="minorHAnsi"/>
            <w:color w:val="000000"/>
            <w:sz w:val="24"/>
            <w:szCs w:val="24"/>
          </w:rPr>
          <w:delText xml:space="preserve">poco a poco </w:delText>
        </w:r>
      </w:del>
      <w:r w:rsidRPr="002356E6">
        <w:rPr>
          <w:rFonts w:cstheme="minorHAnsi"/>
          <w:color w:val="000000"/>
          <w:sz w:val="24"/>
          <w:szCs w:val="24"/>
        </w:rPr>
        <w:t>ha ido organizándose en su rutina escolar</w:t>
      </w:r>
      <w:ins w:id="51" w:author="claudia fayad" w:date="2012-12-03T13:46:00Z">
        <w:r w:rsidR="001258E4">
          <w:rPr>
            <w:rFonts w:cstheme="minorHAnsi"/>
            <w:color w:val="000000"/>
            <w:sz w:val="24"/>
            <w:szCs w:val="24"/>
          </w:rPr>
          <w:t xml:space="preserve"> </w:t>
        </w:r>
        <w:r w:rsidR="001258E4" w:rsidRPr="002356E6">
          <w:rPr>
            <w:rFonts w:cstheme="minorHAnsi"/>
            <w:color w:val="000000"/>
            <w:sz w:val="24"/>
            <w:szCs w:val="24"/>
          </w:rPr>
          <w:t>poco a poco</w:t>
        </w:r>
      </w:ins>
      <w:r w:rsidRPr="002356E6">
        <w:rPr>
          <w:rFonts w:cstheme="minorHAnsi"/>
          <w:color w:val="000000"/>
          <w:sz w:val="24"/>
          <w:szCs w:val="24"/>
        </w:rPr>
        <w:t xml:space="preserve">. Sin embargo, necesita continuamente que se le recuerden  las normas establecidas en el salón, y lo que tiene que hacer en los diferentes momentos del día. Su disposición frente al aprendizaje varía de acuerdo con  la propuesta de trabajo; por tal motivo continuamos  acompañándolo/a para que su actitud sea siempre más positiva. </w:t>
      </w:r>
    </w:p>
    <w:p w:rsidR="00CE25D8" w:rsidRDefault="002D5B16" w:rsidP="002D5B16">
      <w:pPr>
        <w:rPr>
          <w:rFonts w:cstheme="minorHAnsi"/>
          <w:color w:val="000000"/>
          <w:sz w:val="24"/>
          <w:szCs w:val="24"/>
        </w:rPr>
      </w:pPr>
      <w:r w:rsidRPr="002356E6">
        <w:rPr>
          <w:rFonts w:cstheme="minorHAnsi"/>
          <w:sz w:val="24"/>
          <w:szCs w:val="24"/>
        </w:rPr>
        <w:t xml:space="preserve">Está empezando a reconocer que tiene fortalezas y debilidades, así como a aceptar que tiene semejanzas y diferencias con algunos de sus compañeros. Cuando se ve involucrado/a en situaciones conflictivas, </w:t>
      </w:r>
      <w:commentRangeStart w:id="52"/>
      <w:r w:rsidRPr="002356E6">
        <w:rPr>
          <w:rFonts w:cstheme="minorHAnsi"/>
          <w:sz w:val="24"/>
          <w:szCs w:val="24"/>
        </w:rPr>
        <w:t>contin</w:t>
      </w:r>
      <w:ins w:id="53" w:author="claudia fayad" w:date="2012-12-03T13:46:00Z">
        <w:r w:rsidR="001258E4">
          <w:rPr>
            <w:rFonts w:cstheme="minorHAnsi"/>
            <w:sz w:val="24"/>
            <w:szCs w:val="24"/>
          </w:rPr>
          <w:t>ú</w:t>
        </w:r>
      </w:ins>
      <w:del w:id="54" w:author="claudia fayad" w:date="2012-12-03T13:46:00Z">
        <w:r w:rsidRPr="002356E6" w:rsidDel="001258E4">
          <w:rPr>
            <w:rFonts w:cstheme="minorHAnsi"/>
            <w:sz w:val="24"/>
            <w:szCs w:val="24"/>
          </w:rPr>
          <w:delText>u</w:delText>
        </w:r>
      </w:del>
      <w:r w:rsidRPr="002356E6">
        <w:rPr>
          <w:rFonts w:cstheme="minorHAnsi"/>
          <w:sz w:val="24"/>
          <w:szCs w:val="24"/>
        </w:rPr>
        <w:t>a</w:t>
      </w:r>
      <w:commentRangeEnd w:id="52"/>
      <w:r w:rsidR="001258E4">
        <w:rPr>
          <w:rStyle w:val="CommentReference"/>
        </w:rPr>
        <w:commentReference w:id="52"/>
      </w:r>
      <w:r w:rsidRPr="002356E6">
        <w:rPr>
          <w:rFonts w:cstheme="minorHAnsi"/>
          <w:sz w:val="24"/>
          <w:szCs w:val="24"/>
        </w:rPr>
        <w:t xml:space="preserve">  necesitando  el apoyo del adulto para que logre aceptar su responsabilidad, reflexionar  sobre sus acciones,  y reparar</w:t>
      </w:r>
      <w:del w:id="55" w:author="claudia fayad" w:date="2012-12-03T13:47:00Z">
        <w:r w:rsidRPr="002356E6" w:rsidDel="001258E4">
          <w:rPr>
            <w:rFonts w:cstheme="minorHAnsi"/>
            <w:sz w:val="24"/>
            <w:szCs w:val="24"/>
          </w:rPr>
          <w:delText xml:space="preserve"> </w:delText>
        </w:r>
      </w:del>
      <w:r w:rsidRPr="002356E6">
        <w:rPr>
          <w:rFonts w:cstheme="minorHAnsi"/>
          <w:sz w:val="24"/>
          <w:szCs w:val="24"/>
        </w:rPr>
        <w:t xml:space="preserve"> su falta, si se hace necesario. Ha </w:t>
      </w:r>
      <w:r w:rsidR="00CE25D8">
        <w:rPr>
          <w:rFonts w:cstheme="minorHAnsi"/>
          <w:sz w:val="24"/>
          <w:szCs w:val="24"/>
        </w:rPr>
        <w:t>empezado a adquirir</w:t>
      </w:r>
      <w:r w:rsidRPr="002356E6">
        <w:rPr>
          <w:rFonts w:cstheme="minorHAnsi"/>
          <w:sz w:val="24"/>
          <w:szCs w:val="24"/>
        </w:rPr>
        <w:t xml:space="preserve"> una mejor postura para trabajar  y comer. Sin embargo, se levanta  continuamente del puesto para jugar, o simplemente para evadir su </w:t>
      </w:r>
      <w:r w:rsidRPr="002356E6">
        <w:rPr>
          <w:rFonts w:cstheme="minorHAnsi"/>
          <w:color w:val="000000"/>
          <w:sz w:val="24"/>
          <w:szCs w:val="24"/>
        </w:rPr>
        <w:t xml:space="preserve"> resp</w:t>
      </w:r>
      <w:r w:rsidR="00CE25D8">
        <w:rPr>
          <w:rFonts w:cstheme="minorHAnsi"/>
          <w:color w:val="000000"/>
          <w:sz w:val="24"/>
          <w:szCs w:val="24"/>
        </w:rPr>
        <w:t xml:space="preserve">onsabilidad. </w:t>
      </w:r>
    </w:p>
    <w:p w:rsidR="002D5B16" w:rsidRPr="002356E6" w:rsidRDefault="001258E4" w:rsidP="002D5B16">
      <w:pPr>
        <w:rPr>
          <w:rFonts w:cstheme="minorHAnsi"/>
          <w:color w:val="000000"/>
          <w:sz w:val="24"/>
          <w:szCs w:val="24"/>
        </w:rPr>
      </w:pPr>
      <w:ins w:id="56" w:author="claudia fayad" w:date="2012-12-03T13:47:00Z">
        <w:r>
          <w:rPr>
            <w:rFonts w:cstheme="minorHAnsi"/>
            <w:color w:val="000000"/>
            <w:sz w:val="24"/>
            <w:szCs w:val="24"/>
          </w:rPr>
          <w:lastRenderedPageBreak/>
          <w:t>_________, e</w:t>
        </w:r>
      </w:ins>
      <w:del w:id="57" w:author="claudia fayad" w:date="2012-12-03T13:47:00Z">
        <w:r w:rsidR="002D5B16" w:rsidRPr="002356E6" w:rsidDel="001258E4">
          <w:rPr>
            <w:rFonts w:cstheme="minorHAnsi"/>
            <w:color w:val="000000"/>
            <w:sz w:val="24"/>
            <w:szCs w:val="24"/>
          </w:rPr>
          <w:delText>E</w:delText>
        </w:r>
      </w:del>
      <w:r w:rsidR="002D5B16" w:rsidRPr="002356E6">
        <w:rPr>
          <w:rFonts w:cstheme="minorHAnsi"/>
          <w:color w:val="000000"/>
          <w:sz w:val="24"/>
          <w:szCs w:val="24"/>
        </w:rPr>
        <w:t xml:space="preserve">stamos seguras de que </w:t>
      </w:r>
      <w:r w:rsidR="00CE25D8">
        <w:rPr>
          <w:rFonts w:cstheme="minorHAnsi"/>
          <w:color w:val="000000"/>
          <w:sz w:val="24"/>
          <w:szCs w:val="24"/>
        </w:rPr>
        <w:t xml:space="preserve">si pones de tu parte </w:t>
      </w:r>
      <w:r w:rsidR="002D5B16" w:rsidRPr="002356E6">
        <w:rPr>
          <w:rFonts w:cstheme="minorHAnsi"/>
          <w:color w:val="000000"/>
          <w:sz w:val="24"/>
          <w:szCs w:val="24"/>
        </w:rPr>
        <w:t xml:space="preserve">el próximo </w:t>
      </w:r>
      <w:r w:rsidR="00CE25D8">
        <w:rPr>
          <w:rFonts w:cstheme="minorHAnsi"/>
          <w:color w:val="000000"/>
          <w:sz w:val="24"/>
          <w:szCs w:val="24"/>
        </w:rPr>
        <w:t xml:space="preserve">periodo </w:t>
      </w:r>
      <w:del w:id="58" w:author="claudia fayad" w:date="2012-12-03T13:47:00Z">
        <w:r w:rsidR="00CE25D8" w:rsidDel="001258E4">
          <w:rPr>
            <w:rFonts w:cstheme="minorHAnsi"/>
            <w:color w:val="000000"/>
            <w:sz w:val="24"/>
            <w:szCs w:val="24"/>
          </w:rPr>
          <w:delText>________</w:delText>
        </w:r>
      </w:del>
      <w:r w:rsidR="00CE25D8">
        <w:rPr>
          <w:rFonts w:cstheme="minorHAnsi"/>
          <w:color w:val="000000"/>
          <w:sz w:val="24"/>
          <w:szCs w:val="24"/>
        </w:rPr>
        <w:t xml:space="preserve"> </w:t>
      </w:r>
      <w:commentRangeStart w:id="59"/>
      <w:r w:rsidR="00CE25D8">
        <w:rPr>
          <w:rFonts w:cstheme="minorHAnsi"/>
          <w:color w:val="000000"/>
          <w:sz w:val="24"/>
          <w:szCs w:val="24"/>
        </w:rPr>
        <w:t>lograr</w:t>
      </w:r>
      <w:ins w:id="60" w:author="claudia fayad" w:date="2012-12-03T13:47:00Z">
        <w:r>
          <w:rPr>
            <w:rFonts w:cstheme="minorHAnsi"/>
            <w:color w:val="000000"/>
            <w:sz w:val="24"/>
            <w:szCs w:val="24"/>
          </w:rPr>
          <w:t>á</w:t>
        </w:r>
      </w:ins>
      <w:del w:id="61" w:author="claudia fayad" w:date="2012-12-03T13:47:00Z">
        <w:r w:rsidR="00CE25D8" w:rsidDel="001258E4">
          <w:rPr>
            <w:rFonts w:cstheme="minorHAnsi"/>
            <w:color w:val="000000"/>
            <w:sz w:val="24"/>
            <w:szCs w:val="24"/>
          </w:rPr>
          <w:delText>a</w:delText>
        </w:r>
      </w:del>
      <w:r w:rsidR="00CE25D8">
        <w:rPr>
          <w:rFonts w:cstheme="minorHAnsi"/>
          <w:color w:val="000000"/>
          <w:sz w:val="24"/>
          <w:szCs w:val="24"/>
        </w:rPr>
        <w:t>s</w:t>
      </w:r>
      <w:commentRangeEnd w:id="59"/>
      <w:r>
        <w:rPr>
          <w:rStyle w:val="CommentReference"/>
        </w:rPr>
        <w:commentReference w:id="59"/>
      </w:r>
      <w:r w:rsidR="00CE25D8">
        <w:rPr>
          <w:rFonts w:cstheme="minorHAnsi"/>
          <w:color w:val="000000"/>
          <w:sz w:val="24"/>
          <w:szCs w:val="24"/>
        </w:rPr>
        <w:t xml:space="preserve"> avanzar en tu propio proceso de manera significativa</w:t>
      </w:r>
      <w:ins w:id="62" w:author="claudia fayad" w:date="2012-12-03T13:48:00Z">
        <w:r>
          <w:rPr>
            <w:rFonts w:cstheme="minorHAnsi"/>
            <w:color w:val="000000"/>
            <w:sz w:val="24"/>
            <w:szCs w:val="24"/>
          </w:rPr>
          <w:t>,</w:t>
        </w:r>
      </w:ins>
      <w:r w:rsidR="00CE25D8">
        <w:rPr>
          <w:rFonts w:cstheme="minorHAnsi"/>
          <w:color w:val="000000"/>
          <w:sz w:val="24"/>
          <w:szCs w:val="24"/>
        </w:rPr>
        <w:t xml:space="preserve"> mostrando</w:t>
      </w:r>
      <w:r w:rsidR="002D5B16" w:rsidRPr="002356E6">
        <w:rPr>
          <w:rFonts w:cstheme="minorHAnsi"/>
          <w:color w:val="000000"/>
          <w:sz w:val="24"/>
          <w:szCs w:val="24"/>
        </w:rPr>
        <w:t xml:space="preserve"> todas </w:t>
      </w:r>
      <w:r w:rsidR="00CE25D8">
        <w:rPr>
          <w:rFonts w:cstheme="minorHAnsi"/>
          <w:color w:val="000000"/>
          <w:sz w:val="24"/>
          <w:szCs w:val="24"/>
        </w:rPr>
        <w:t>t</w:t>
      </w:r>
      <w:r w:rsidR="002D5B16" w:rsidRPr="002356E6">
        <w:rPr>
          <w:rFonts w:cstheme="minorHAnsi"/>
          <w:color w:val="000000"/>
          <w:sz w:val="24"/>
          <w:szCs w:val="24"/>
        </w:rPr>
        <w:t>us fortalezas y habilidades. ¡</w:t>
      </w:r>
      <w:r w:rsidR="00CE25D8">
        <w:rPr>
          <w:rFonts w:cstheme="minorHAnsi"/>
          <w:color w:val="000000"/>
          <w:sz w:val="24"/>
          <w:szCs w:val="24"/>
        </w:rPr>
        <w:t>T</w:t>
      </w:r>
      <w:r w:rsidR="002D5B16" w:rsidRPr="002356E6">
        <w:rPr>
          <w:rFonts w:cstheme="minorHAnsi"/>
          <w:color w:val="000000"/>
          <w:sz w:val="24"/>
          <w:szCs w:val="24"/>
        </w:rPr>
        <w:t>e deseamos lo mejor!</w:t>
      </w:r>
    </w:p>
    <w:p w:rsidR="002D5B16" w:rsidRPr="002356E6" w:rsidRDefault="002D5B16" w:rsidP="002D5B16">
      <w:pPr>
        <w:rPr>
          <w:rFonts w:cstheme="minorHAnsi"/>
          <w:color w:val="000000"/>
          <w:sz w:val="24"/>
          <w:szCs w:val="24"/>
        </w:rPr>
      </w:pPr>
    </w:p>
    <w:p w:rsidR="002D5B16" w:rsidRPr="002356E6" w:rsidRDefault="002D5B16" w:rsidP="002D5B16">
      <w:pPr>
        <w:rPr>
          <w:rFonts w:cstheme="minorHAnsi"/>
          <w:color w:val="000000"/>
          <w:sz w:val="24"/>
          <w:szCs w:val="24"/>
        </w:rPr>
      </w:pPr>
    </w:p>
    <w:p w:rsidR="002D5B16" w:rsidRPr="002356E6" w:rsidRDefault="002D5B16" w:rsidP="00EA63E8">
      <w:pPr>
        <w:jc w:val="both"/>
        <w:rPr>
          <w:rFonts w:cstheme="minorHAnsi"/>
          <w:sz w:val="24"/>
          <w:szCs w:val="24"/>
        </w:rPr>
      </w:pPr>
    </w:p>
    <w:sectPr w:rsidR="002D5B16" w:rsidRPr="002356E6">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claudia fayad" w:date="2012-12-03T13:48:00Z" w:initials="cf">
    <w:p w:rsidR="001258E4" w:rsidRDefault="001258E4">
      <w:pPr>
        <w:pStyle w:val="CommentText"/>
      </w:pPr>
      <w:r>
        <w:rPr>
          <w:rStyle w:val="CommentReference"/>
        </w:rPr>
        <w:annotationRef/>
      </w:r>
      <w:r>
        <w:t>Cuando se van a listar tan poquitos ítems, los dos puntos sobran.</w:t>
      </w:r>
    </w:p>
  </w:comment>
  <w:comment w:id="26" w:author="claudia fayad" w:date="2012-12-03T13:48:00Z" w:initials="cf">
    <w:p w:rsidR="003B34EA" w:rsidRDefault="003B34EA">
      <w:pPr>
        <w:pStyle w:val="CommentText"/>
      </w:pPr>
      <w:r>
        <w:rPr>
          <w:rStyle w:val="CommentReference"/>
        </w:rPr>
        <w:annotationRef/>
      </w:r>
      <w:r>
        <w:t>Debe conservarse la correspondencia en las formas verbales utilizadas dentro de la  misma oración.</w:t>
      </w:r>
    </w:p>
  </w:comment>
  <w:comment w:id="34" w:author="claudia fayad" w:date="2012-12-03T13:48:00Z" w:initials="cf">
    <w:p w:rsidR="003B34EA" w:rsidRDefault="003B34EA">
      <w:pPr>
        <w:pStyle w:val="CommentText"/>
      </w:pPr>
      <w:r>
        <w:rPr>
          <w:rStyle w:val="CommentReference"/>
        </w:rPr>
        <w:annotationRef/>
      </w:r>
      <w:r>
        <w:t>¿A qué se refiere esto? Esta frase la he visto anteriormente, utilizada para el fin del año escolar, refiriéndose al nuevo grado que va a cursar el niño.</w:t>
      </w:r>
    </w:p>
  </w:comment>
  <w:comment w:id="38" w:author="claudia fayad" w:date="2012-12-03T13:48:00Z" w:initials="cf">
    <w:p w:rsidR="001258E4" w:rsidRDefault="001258E4">
      <w:pPr>
        <w:pStyle w:val="CommentText"/>
      </w:pPr>
      <w:r>
        <w:rPr>
          <w:rStyle w:val="CommentReference"/>
        </w:rPr>
        <w:annotationRef/>
      </w:r>
      <w:r>
        <w:t>Ver nota arriba.</w:t>
      </w:r>
    </w:p>
  </w:comment>
  <w:comment w:id="40" w:author="claudia fayad" w:date="2012-12-03T13:48:00Z" w:initials="cf">
    <w:p w:rsidR="001258E4" w:rsidRDefault="001258E4">
      <w:pPr>
        <w:pStyle w:val="CommentText"/>
      </w:pPr>
      <w:r>
        <w:rPr>
          <w:rStyle w:val="CommentReference"/>
        </w:rPr>
        <w:annotationRef/>
      </w:r>
      <w:r>
        <w:t>Ver nota arriba.</w:t>
      </w:r>
    </w:p>
  </w:comment>
  <w:comment w:id="41" w:author="claudia fayad" w:date="2012-12-03T13:48:00Z" w:initials="cf">
    <w:p w:rsidR="001258E4" w:rsidRDefault="001258E4">
      <w:pPr>
        <w:pStyle w:val="CommentText"/>
      </w:pPr>
      <w:r>
        <w:rPr>
          <w:rStyle w:val="CommentReference"/>
        </w:rPr>
        <w:annotationRef/>
      </w:r>
      <w:r>
        <w:t>Esta frase es contradictoria. Si alcanzó la mayoría de los logros, no podemos hablar de que necesitó del apoyo de sus profesoras para hacerlo, porque entonces es que no los ha alcanzado verdaderamente.</w:t>
      </w:r>
    </w:p>
  </w:comment>
  <w:comment w:id="42" w:author="claudia fayad" w:date="2012-12-03T13:48:00Z" w:initials="cf">
    <w:p w:rsidR="001258E4" w:rsidRDefault="001258E4">
      <w:pPr>
        <w:pStyle w:val="CommentText"/>
      </w:pPr>
      <w:r>
        <w:rPr>
          <w:rStyle w:val="CommentReference"/>
        </w:rPr>
        <w:annotationRef/>
      </w:r>
      <w:r>
        <w:t>Ver nota arriba.</w:t>
      </w:r>
    </w:p>
  </w:comment>
  <w:comment w:id="49" w:author="claudia fayad" w:date="2012-12-03T13:48:00Z" w:initials="cf">
    <w:p w:rsidR="001258E4" w:rsidRDefault="001258E4">
      <w:pPr>
        <w:pStyle w:val="CommentText"/>
      </w:pPr>
      <w:r>
        <w:rPr>
          <w:rStyle w:val="CommentReference"/>
        </w:rPr>
        <w:annotationRef/>
      </w:r>
      <w:r>
        <w:t>Ver nota arriba.</w:t>
      </w:r>
    </w:p>
  </w:comment>
  <w:comment w:id="52" w:author="claudia fayad" w:date="2012-12-03T13:48:00Z" w:initials="cf">
    <w:p w:rsidR="001258E4" w:rsidRDefault="001258E4">
      <w:pPr>
        <w:pStyle w:val="CommentText"/>
      </w:pPr>
      <w:r>
        <w:rPr>
          <w:rStyle w:val="CommentReference"/>
        </w:rPr>
        <w:annotationRef/>
      </w:r>
      <w:r>
        <w:t>El verbo lleva tilde. No la llevaría si estuviera siendo usado como adjetivo.</w:t>
      </w:r>
    </w:p>
  </w:comment>
  <w:comment w:id="59" w:author="claudia fayad" w:date="2012-12-03T13:48:00Z" w:initials="cf">
    <w:p w:rsidR="001258E4" w:rsidRDefault="001258E4">
      <w:pPr>
        <w:pStyle w:val="CommentText"/>
      </w:pPr>
      <w:r>
        <w:rPr>
          <w:rStyle w:val="CommentReference"/>
        </w:rPr>
        <w:annotationRef/>
      </w:r>
      <w:r>
        <w:t>El verbo en futuro lleva tilde. No la llevaría si estuviera en modo subjuntivo.</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3E8"/>
    <w:rsid w:val="00041BB9"/>
    <w:rsid w:val="00063085"/>
    <w:rsid w:val="001258E4"/>
    <w:rsid w:val="002356E6"/>
    <w:rsid w:val="002D5B16"/>
    <w:rsid w:val="003113B9"/>
    <w:rsid w:val="00343C78"/>
    <w:rsid w:val="003B34EA"/>
    <w:rsid w:val="006C1109"/>
    <w:rsid w:val="008951EE"/>
    <w:rsid w:val="009604AA"/>
    <w:rsid w:val="00C7159B"/>
    <w:rsid w:val="00CD5D23"/>
    <w:rsid w:val="00CE25D8"/>
    <w:rsid w:val="00EA63E8"/>
    <w:rsid w:val="00FF209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34EA"/>
    <w:rPr>
      <w:sz w:val="16"/>
      <w:szCs w:val="16"/>
    </w:rPr>
  </w:style>
  <w:style w:type="paragraph" w:styleId="CommentText">
    <w:name w:val="annotation text"/>
    <w:basedOn w:val="Normal"/>
    <w:link w:val="CommentTextChar"/>
    <w:uiPriority w:val="99"/>
    <w:semiHidden/>
    <w:unhideWhenUsed/>
    <w:rsid w:val="003B34EA"/>
    <w:pPr>
      <w:spacing w:line="240" w:lineRule="auto"/>
    </w:pPr>
    <w:rPr>
      <w:sz w:val="20"/>
      <w:szCs w:val="20"/>
    </w:rPr>
  </w:style>
  <w:style w:type="character" w:customStyle="1" w:styleId="CommentTextChar">
    <w:name w:val="Comment Text Char"/>
    <w:basedOn w:val="DefaultParagraphFont"/>
    <w:link w:val="CommentText"/>
    <w:uiPriority w:val="99"/>
    <w:semiHidden/>
    <w:rsid w:val="003B34EA"/>
    <w:rPr>
      <w:sz w:val="20"/>
      <w:szCs w:val="20"/>
    </w:rPr>
  </w:style>
  <w:style w:type="paragraph" w:styleId="CommentSubject">
    <w:name w:val="annotation subject"/>
    <w:basedOn w:val="CommentText"/>
    <w:next w:val="CommentText"/>
    <w:link w:val="CommentSubjectChar"/>
    <w:uiPriority w:val="99"/>
    <w:semiHidden/>
    <w:unhideWhenUsed/>
    <w:rsid w:val="003B34EA"/>
    <w:rPr>
      <w:b/>
      <w:bCs/>
    </w:rPr>
  </w:style>
  <w:style w:type="character" w:customStyle="1" w:styleId="CommentSubjectChar">
    <w:name w:val="Comment Subject Char"/>
    <w:basedOn w:val="CommentTextChar"/>
    <w:link w:val="CommentSubject"/>
    <w:uiPriority w:val="99"/>
    <w:semiHidden/>
    <w:rsid w:val="003B34EA"/>
    <w:rPr>
      <w:b/>
      <w:bCs/>
      <w:sz w:val="20"/>
      <w:szCs w:val="20"/>
    </w:rPr>
  </w:style>
  <w:style w:type="paragraph" w:styleId="BalloonText">
    <w:name w:val="Balloon Text"/>
    <w:basedOn w:val="Normal"/>
    <w:link w:val="BalloonTextChar"/>
    <w:uiPriority w:val="99"/>
    <w:semiHidden/>
    <w:unhideWhenUsed/>
    <w:rsid w:val="003B34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4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34EA"/>
    <w:rPr>
      <w:sz w:val="16"/>
      <w:szCs w:val="16"/>
    </w:rPr>
  </w:style>
  <w:style w:type="paragraph" w:styleId="CommentText">
    <w:name w:val="annotation text"/>
    <w:basedOn w:val="Normal"/>
    <w:link w:val="CommentTextChar"/>
    <w:uiPriority w:val="99"/>
    <w:semiHidden/>
    <w:unhideWhenUsed/>
    <w:rsid w:val="003B34EA"/>
    <w:pPr>
      <w:spacing w:line="240" w:lineRule="auto"/>
    </w:pPr>
    <w:rPr>
      <w:sz w:val="20"/>
      <w:szCs w:val="20"/>
    </w:rPr>
  </w:style>
  <w:style w:type="character" w:customStyle="1" w:styleId="CommentTextChar">
    <w:name w:val="Comment Text Char"/>
    <w:basedOn w:val="DefaultParagraphFont"/>
    <w:link w:val="CommentText"/>
    <w:uiPriority w:val="99"/>
    <w:semiHidden/>
    <w:rsid w:val="003B34EA"/>
    <w:rPr>
      <w:sz w:val="20"/>
      <w:szCs w:val="20"/>
    </w:rPr>
  </w:style>
  <w:style w:type="paragraph" w:styleId="CommentSubject">
    <w:name w:val="annotation subject"/>
    <w:basedOn w:val="CommentText"/>
    <w:next w:val="CommentText"/>
    <w:link w:val="CommentSubjectChar"/>
    <w:uiPriority w:val="99"/>
    <w:semiHidden/>
    <w:unhideWhenUsed/>
    <w:rsid w:val="003B34EA"/>
    <w:rPr>
      <w:b/>
      <w:bCs/>
    </w:rPr>
  </w:style>
  <w:style w:type="character" w:customStyle="1" w:styleId="CommentSubjectChar">
    <w:name w:val="Comment Subject Char"/>
    <w:basedOn w:val="CommentTextChar"/>
    <w:link w:val="CommentSubject"/>
    <w:uiPriority w:val="99"/>
    <w:semiHidden/>
    <w:rsid w:val="003B34EA"/>
    <w:rPr>
      <w:b/>
      <w:bCs/>
      <w:sz w:val="20"/>
      <w:szCs w:val="20"/>
    </w:rPr>
  </w:style>
  <w:style w:type="paragraph" w:styleId="BalloonText">
    <w:name w:val="Balloon Text"/>
    <w:basedOn w:val="Normal"/>
    <w:link w:val="BalloonTextChar"/>
    <w:uiPriority w:val="99"/>
    <w:semiHidden/>
    <w:unhideWhenUsed/>
    <w:rsid w:val="003B34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4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860</Words>
  <Characters>4908</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Madriñan</dc:creator>
  <cp:lastModifiedBy>claudia fayad</cp:lastModifiedBy>
  <cp:revision>4</cp:revision>
  <dcterms:created xsi:type="dcterms:W3CDTF">2012-12-03T04:22:00Z</dcterms:created>
  <dcterms:modified xsi:type="dcterms:W3CDTF">2012-12-03T18:52:00Z</dcterms:modified>
</cp:coreProperties>
</file>